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9A" w:rsidRPr="00AE4E71" w:rsidRDefault="0011009A" w:rsidP="0011009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4E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Ключи к заданиям </w:t>
      </w:r>
      <w:r w:rsidR="00127824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</w:t>
      </w:r>
      <w:bookmarkStart w:id="0" w:name="_GoBack"/>
      <w:bookmarkEnd w:id="0"/>
      <w:r w:rsidRPr="00AE4E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этапа республиканской</w:t>
      </w:r>
    </w:p>
    <w:p w:rsidR="0011009A" w:rsidRPr="00AE4E71" w:rsidRDefault="0011009A" w:rsidP="0011009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AE4E71">
        <w:rPr>
          <w:rFonts w:ascii="Times New Roman" w:hAnsi="Times New Roman"/>
          <w:b/>
          <w:color w:val="000000" w:themeColor="text1"/>
          <w:sz w:val="28"/>
          <w:szCs w:val="28"/>
        </w:rPr>
        <w:t>олимпиады школьников по турецкому языку</w:t>
      </w:r>
    </w:p>
    <w:p w:rsidR="0011009A" w:rsidRPr="00AE4E71" w:rsidRDefault="0011009A" w:rsidP="0011009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AE4E7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201</w:t>
      </w:r>
      <w:r w:rsidRPr="00AE4E71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AE4E7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-2020 учебный год</w:t>
      </w:r>
    </w:p>
    <w:p w:rsidR="0011009A" w:rsidRPr="00AE4E71" w:rsidRDefault="0011009A" w:rsidP="0011009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AE4E71"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Pr="00AE4E7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класс</w:t>
      </w:r>
    </w:p>
    <w:p w:rsidR="006B7E69" w:rsidRPr="00AE4E71" w:rsidRDefault="006B7E69" w:rsidP="0011009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6B7E69" w:rsidRPr="00AE4E71" w:rsidRDefault="006B7E69" w:rsidP="006B7E69">
      <w:pPr>
        <w:pStyle w:val="Default"/>
        <w:jc w:val="right"/>
        <w:rPr>
          <w:i/>
          <w:color w:val="000000" w:themeColor="text1"/>
          <w:sz w:val="28"/>
          <w:szCs w:val="28"/>
        </w:rPr>
      </w:pPr>
      <w:r w:rsidRPr="00AE4E71">
        <w:rPr>
          <w:i/>
          <w:color w:val="000000" w:themeColor="text1"/>
          <w:sz w:val="28"/>
          <w:szCs w:val="28"/>
        </w:rPr>
        <w:t>Максимальный балл – 100</w:t>
      </w:r>
    </w:p>
    <w:p w:rsidR="006B7E69" w:rsidRPr="00AE4E71" w:rsidRDefault="006B7E69" w:rsidP="0011009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6B7E69" w:rsidRPr="00AE4E71" w:rsidRDefault="006B7E69" w:rsidP="006B7E69">
      <w:pPr>
        <w:spacing w:after="0"/>
        <w:contextualSpacing/>
        <w:rPr>
          <w:rFonts w:ascii="Times New Roman" w:hAnsi="Times New Roman" w:cs="Times New Roman"/>
          <w:i/>
          <w:color w:val="000000" w:themeColor="text1"/>
          <w:sz w:val="28"/>
        </w:rPr>
      </w:pPr>
      <w:r w:rsidRPr="00AE4E71">
        <w:rPr>
          <w:rFonts w:ascii="Times New Roman" w:hAnsi="Times New Roman" w:cs="Times New Roman"/>
          <w:i/>
          <w:color w:val="000000" w:themeColor="text1"/>
          <w:sz w:val="28"/>
        </w:rPr>
        <w:t>Каждый тестовый вопрос оценивается в 2 балла. Перевод 20 баллов (по 10 баллов за каждый текст).</w:t>
      </w:r>
    </w:p>
    <w:p w:rsidR="0011009A" w:rsidRPr="00AE4E71" w:rsidRDefault="0011009A" w:rsidP="00A8185A">
      <w:pPr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</w:p>
    <w:p w:rsidR="00D15F66" w:rsidRPr="00AE4E71" w:rsidRDefault="00A8185A" w:rsidP="00A8185A">
      <w:pPr>
        <w:jc w:val="center"/>
        <w:rPr>
          <w:rFonts w:ascii="Times New Roman" w:hAnsi="Times New Roman" w:cs="Times New Roman"/>
          <w:b/>
          <w:color w:val="000000" w:themeColor="text1"/>
          <w:sz w:val="36"/>
          <w:lang w:val="tr-TR"/>
        </w:rPr>
      </w:pPr>
      <w:r w:rsidRPr="00AE4E71">
        <w:rPr>
          <w:rFonts w:ascii="Times New Roman" w:hAnsi="Times New Roman" w:cs="Times New Roman"/>
          <w:b/>
          <w:color w:val="000000" w:themeColor="text1"/>
          <w:sz w:val="36"/>
          <w:lang w:val="tr-TR"/>
        </w:rPr>
        <w:t>Anahtarla</w:t>
      </w:r>
      <w:r w:rsidR="000D0C59" w:rsidRPr="00AE4E71">
        <w:rPr>
          <w:rFonts w:ascii="Times New Roman" w:hAnsi="Times New Roman" w:cs="Times New Roman"/>
          <w:b/>
          <w:color w:val="000000" w:themeColor="text1"/>
          <w:sz w:val="36"/>
          <w:lang w:val="tr-TR"/>
        </w:rPr>
        <w:t>r</w:t>
      </w:r>
      <w:r w:rsidRPr="00AE4E71">
        <w:rPr>
          <w:rFonts w:ascii="Times New Roman" w:hAnsi="Times New Roman" w:cs="Times New Roman"/>
          <w:b/>
          <w:color w:val="000000" w:themeColor="text1"/>
          <w:sz w:val="36"/>
          <w:lang w:val="tr-TR"/>
        </w:rPr>
        <w:t xml:space="preserve"> 10. Sınıflar</w:t>
      </w:r>
    </w:p>
    <w:p w:rsidR="00A8185A" w:rsidRPr="00AE4E71" w:rsidRDefault="00A8185A" w:rsidP="00A8185A">
      <w:pPr>
        <w:spacing w:after="0"/>
        <w:rPr>
          <w:rFonts w:ascii="Times New Roman" w:hAnsi="Times New Roman" w:cs="Times New Roman"/>
          <w:color w:val="000000" w:themeColor="text1"/>
          <w:sz w:val="28"/>
          <w:lang w:val="en-US"/>
        </w:rPr>
      </w:pPr>
      <w:r w:rsidRPr="00AE4E71">
        <w:rPr>
          <w:rFonts w:ascii="Times New Roman" w:hAnsi="Times New Roman" w:cs="Times New Roman"/>
          <w:color w:val="000000" w:themeColor="text1"/>
          <w:sz w:val="28"/>
          <w:lang w:val="tr-TR"/>
        </w:rPr>
        <w:t>1</w:t>
      </w:r>
      <w:r w:rsidRPr="00AE4E71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-C    5-C       9-D     13-B    17-B      21-A   25-D      29-A       33- B     37- C  </w:t>
      </w:r>
    </w:p>
    <w:p w:rsidR="00A8185A" w:rsidRPr="00AE4E71" w:rsidRDefault="00A8185A" w:rsidP="00A8185A">
      <w:pPr>
        <w:spacing w:after="0"/>
        <w:rPr>
          <w:rFonts w:ascii="Times New Roman" w:hAnsi="Times New Roman" w:cs="Times New Roman"/>
          <w:color w:val="000000" w:themeColor="text1"/>
          <w:sz w:val="28"/>
          <w:lang w:val="en-US"/>
        </w:rPr>
      </w:pPr>
      <w:r w:rsidRPr="00AE4E71">
        <w:rPr>
          <w:rFonts w:ascii="Times New Roman" w:hAnsi="Times New Roman" w:cs="Times New Roman"/>
          <w:color w:val="000000" w:themeColor="text1"/>
          <w:sz w:val="28"/>
          <w:lang w:val="en-US"/>
        </w:rPr>
        <w:t>2-C    6-D      10-A    14-D     18-C     22-B    26-A     30-D       34- B     38-C</w:t>
      </w:r>
    </w:p>
    <w:p w:rsidR="00A8185A" w:rsidRPr="00AE4E71" w:rsidRDefault="00D1609F" w:rsidP="00A8185A">
      <w:pPr>
        <w:spacing w:after="0"/>
        <w:rPr>
          <w:rFonts w:ascii="Times New Roman" w:hAnsi="Times New Roman" w:cs="Times New Roman"/>
          <w:color w:val="000000" w:themeColor="text1"/>
          <w:sz w:val="28"/>
          <w:lang w:val="en-US"/>
        </w:rPr>
      </w:pPr>
      <w:r w:rsidRPr="00AE4E71">
        <w:rPr>
          <w:rFonts w:ascii="Times New Roman" w:hAnsi="Times New Roman" w:cs="Times New Roman"/>
          <w:color w:val="000000" w:themeColor="text1"/>
          <w:sz w:val="28"/>
          <w:lang w:val="en-US"/>
        </w:rPr>
        <w:t>3-B</w:t>
      </w:r>
      <w:r w:rsidR="00A8185A" w:rsidRPr="00AE4E71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   7-B      11-D    15-B      19-A    23-D    27-C</w:t>
      </w:r>
      <w:ins w:id="1" w:author="Сафиулин Ильхат Ирикович" w:date="2019-10-28T09:14:00Z">
        <w:r w:rsidR="00A8185A" w:rsidRPr="00AE4E71">
          <w:rPr>
            <w:rFonts w:ascii="Times New Roman" w:hAnsi="Times New Roman" w:cs="Times New Roman"/>
            <w:color w:val="000000" w:themeColor="text1"/>
            <w:sz w:val="28"/>
            <w:lang w:val="en-US"/>
          </w:rPr>
          <w:t xml:space="preserve">     31</w:t>
        </w:r>
      </w:ins>
      <w:r w:rsidR="00A8185A" w:rsidRPr="00AE4E71">
        <w:rPr>
          <w:rFonts w:ascii="Times New Roman" w:hAnsi="Times New Roman" w:cs="Times New Roman"/>
          <w:color w:val="000000" w:themeColor="text1"/>
          <w:sz w:val="28"/>
          <w:lang w:val="en-US"/>
        </w:rPr>
        <w:t>- A      35-A      39-C</w:t>
      </w:r>
    </w:p>
    <w:p w:rsidR="00A8185A" w:rsidRPr="00AE4E71" w:rsidRDefault="00D1609F" w:rsidP="00A8185A">
      <w:pPr>
        <w:spacing w:after="0"/>
        <w:rPr>
          <w:rFonts w:ascii="Times New Roman" w:hAnsi="Times New Roman" w:cs="Times New Roman"/>
          <w:color w:val="000000" w:themeColor="text1"/>
          <w:sz w:val="28"/>
          <w:lang w:val="en-US"/>
        </w:rPr>
      </w:pPr>
      <w:r w:rsidRPr="00AE4E71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4-B     8-D    </w:t>
      </w:r>
      <w:r w:rsidR="00A8185A" w:rsidRPr="00AE4E71">
        <w:rPr>
          <w:rFonts w:ascii="Times New Roman" w:hAnsi="Times New Roman" w:cs="Times New Roman"/>
          <w:color w:val="000000" w:themeColor="text1"/>
          <w:sz w:val="28"/>
          <w:lang w:val="en-US"/>
        </w:rPr>
        <w:t>12-A     16-A     20-A     24-B    28-C</w:t>
      </w:r>
      <w:ins w:id="2" w:author="Сафиулин Ильхат Ирикович" w:date="2019-10-28T09:14:00Z">
        <w:r w:rsidR="00A8185A" w:rsidRPr="00AE4E71">
          <w:rPr>
            <w:rFonts w:ascii="Times New Roman" w:hAnsi="Times New Roman" w:cs="Times New Roman"/>
            <w:color w:val="000000" w:themeColor="text1"/>
            <w:sz w:val="28"/>
            <w:lang w:val="en-US"/>
          </w:rPr>
          <w:t xml:space="preserve">   32</w:t>
        </w:r>
      </w:ins>
      <w:r w:rsidR="00A8185A" w:rsidRPr="00AE4E71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 - A    36-C       40-C</w:t>
      </w:r>
    </w:p>
    <w:p w:rsidR="00A8185A" w:rsidRPr="00AE4E71" w:rsidRDefault="00A8185A" w:rsidP="00A8185A">
      <w:pPr>
        <w:rPr>
          <w:rFonts w:ascii="Times New Roman" w:hAnsi="Times New Roman" w:cs="Times New Roman"/>
          <w:color w:val="000000" w:themeColor="text1"/>
          <w:sz w:val="36"/>
          <w:lang w:val="en-US"/>
        </w:rPr>
      </w:pPr>
    </w:p>
    <w:sectPr w:rsidR="00A8185A" w:rsidRPr="00AE4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5A"/>
    <w:rsid w:val="000D0C59"/>
    <w:rsid w:val="0011009A"/>
    <w:rsid w:val="00127824"/>
    <w:rsid w:val="006B7E69"/>
    <w:rsid w:val="007C3436"/>
    <w:rsid w:val="00A8185A"/>
    <w:rsid w:val="00AE4E71"/>
    <w:rsid w:val="00D15F66"/>
    <w:rsid w:val="00D1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7E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7E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Алиюшка</dc:creator>
  <cp:lastModifiedBy>Munira2</cp:lastModifiedBy>
  <cp:revision>13</cp:revision>
  <cp:lastPrinted>2019-11-06T14:51:00Z</cp:lastPrinted>
  <dcterms:created xsi:type="dcterms:W3CDTF">2019-10-28T06:48:00Z</dcterms:created>
  <dcterms:modified xsi:type="dcterms:W3CDTF">2019-11-06T14:51:00Z</dcterms:modified>
</cp:coreProperties>
</file>